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93012C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93012C" w:rsidRDefault="00611128" w:rsidP="009301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11128">
              <w:rPr>
                <w:b/>
                <w:sz w:val="26"/>
                <w:szCs w:val="26"/>
                <w:lang w:val="en-US"/>
              </w:rPr>
              <w:t>203B_229</w:t>
            </w:r>
          </w:p>
        </w:tc>
      </w:tr>
      <w:tr w:rsidR="0093012C" w:rsidRPr="00611128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611128" w:rsidRDefault="000A519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0A519E">
              <w:rPr>
                <w:b/>
                <w:sz w:val="24"/>
                <w:szCs w:val="24"/>
                <w:lang w:val="en-US"/>
              </w:rPr>
              <w:t>2076232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A519E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19E" w:rsidRPr="002C0290" w:rsidRDefault="000A519E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19E" w:rsidRPr="002C0290" w:rsidRDefault="000A519E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A519E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19E" w:rsidRPr="002C0290" w:rsidRDefault="000A519E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A519E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19E" w:rsidRPr="002C0290" w:rsidRDefault="000A519E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A519E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19E" w:rsidRPr="002C0290" w:rsidRDefault="000A519E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0A519E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19E" w:rsidRPr="002C0290" w:rsidRDefault="000A519E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A519E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19E" w:rsidRPr="002C0290" w:rsidRDefault="000A519E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E1D90">
        <w:rPr>
          <w:b/>
          <w:sz w:val="26"/>
          <w:szCs w:val="26"/>
        </w:rPr>
        <w:t>(</w:t>
      </w:r>
      <w:r w:rsidR="003425EB" w:rsidRPr="005E3000">
        <w:rPr>
          <w:b/>
          <w:sz w:val="26"/>
          <w:szCs w:val="26"/>
        </w:rPr>
        <w:t>Гайка М8</w:t>
      </w:r>
      <w:r w:rsidR="005E1D90">
        <w:rPr>
          <w:b/>
          <w:sz w:val="26"/>
          <w:szCs w:val="26"/>
        </w:rPr>
        <w:t>)</w:t>
      </w:r>
      <w:r w:rsidR="005E300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1D90" w:rsidRDefault="005E1D90" w:rsidP="005E1D9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E1D90" w:rsidRDefault="005E1D90" w:rsidP="005E1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0A519E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1D90" w:rsidRDefault="005E1D90" w:rsidP="005E1D90">
      <w:pPr>
        <w:spacing w:line="276" w:lineRule="auto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1D90" w:rsidRDefault="005E1D90" w:rsidP="005E1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1D90" w:rsidRDefault="005E1D90" w:rsidP="005E1D9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A519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E1D90" w:rsidRDefault="005E1D90" w:rsidP="005E1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1D90" w:rsidRDefault="005E1D90" w:rsidP="005E1D90">
      <w:pPr>
        <w:rPr>
          <w:sz w:val="26"/>
          <w:szCs w:val="26"/>
        </w:rPr>
      </w:pPr>
    </w:p>
    <w:p w:rsidR="000A519E" w:rsidRDefault="000A519E" w:rsidP="005E1D90">
      <w:pPr>
        <w:rPr>
          <w:sz w:val="26"/>
          <w:szCs w:val="26"/>
        </w:rPr>
      </w:pPr>
    </w:p>
    <w:p w:rsidR="000A519E" w:rsidRDefault="000A519E" w:rsidP="005E1D90">
      <w:pPr>
        <w:rPr>
          <w:sz w:val="26"/>
          <w:szCs w:val="26"/>
        </w:rPr>
      </w:pPr>
    </w:p>
    <w:p w:rsidR="000A519E" w:rsidRDefault="000A519E" w:rsidP="005E1D90">
      <w:pPr>
        <w:rPr>
          <w:sz w:val="26"/>
          <w:szCs w:val="26"/>
        </w:rPr>
      </w:pPr>
    </w:p>
    <w:p w:rsidR="005E1D90" w:rsidRDefault="005E1D90" w:rsidP="005E1D90">
      <w:pPr>
        <w:rPr>
          <w:sz w:val="26"/>
          <w:szCs w:val="26"/>
        </w:rPr>
      </w:pPr>
    </w:p>
    <w:p w:rsidR="000A519E" w:rsidRPr="00CB6078" w:rsidRDefault="000A519E" w:rsidP="000A519E">
      <w:pPr>
        <w:ind w:firstLine="0"/>
        <w:rPr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5E1D9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237" w:rsidRDefault="005D2237">
      <w:r>
        <w:separator/>
      </w:r>
    </w:p>
  </w:endnote>
  <w:endnote w:type="continuationSeparator" w:id="0">
    <w:p w:rsidR="005D2237" w:rsidRDefault="005D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237" w:rsidRDefault="005D2237">
      <w:r>
        <w:separator/>
      </w:r>
    </w:p>
  </w:footnote>
  <w:footnote w:type="continuationSeparator" w:id="0">
    <w:p w:rsidR="005D2237" w:rsidRDefault="005D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075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519E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6B6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25EB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237"/>
    <w:rsid w:val="005D3329"/>
    <w:rsid w:val="005D4B2E"/>
    <w:rsid w:val="005D5206"/>
    <w:rsid w:val="005D60BD"/>
    <w:rsid w:val="005E02C1"/>
    <w:rsid w:val="005E1C59"/>
    <w:rsid w:val="005E1D90"/>
    <w:rsid w:val="005E292D"/>
    <w:rsid w:val="005E3000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1128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3C46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12C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78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53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0DA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8C1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43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1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DD1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DA2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857C-E925-43AC-9F2E-5873D0E798A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E96C75-646F-42D5-A1CC-F14E597AE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58D5F-F965-407A-AD53-E625E54BC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7439EB-AD92-4E4B-A104-43511BF5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5116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2016-09-28T10:02:00Z</dcterms:created>
  <dcterms:modified xsi:type="dcterms:W3CDTF">2016-09-28T10:02:00Z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